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5D0" w:rsidRDefault="002C75D0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bookmarkEnd w:id="1"/>
      <w:ins w:id="2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</w:ins>
    </w:p>
    <w:p w:rsidR="00F22EA6" w:rsidRPr="00954339" w:rsidRDefault="00F22EA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954339">
        <w:rPr>
          <w:rFonts w:ascii="Times New Roman" w:hAnsi="Times New Roman" w:cs="Times New Roman"/>
          <w:b/>
          <w:bCs/>
          <w:sz w:val="20"/>
          <w:szCs w:val="20"/>
        </w:rPr>
        <w:t>S.01.02. - Basic information</w:t>
      </w:r>
    </w:p>
    <w:p w:rsidR="007674FF" w:rsidRPr="007674FF" w:rsidRDefault="007674FF" w:rsidP="007674FF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674FF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7674FF" w:rsidRDefault="007674FF" w:rsidP="007674FF">
      <w:pPr>
        <w:jc w:val="both"/>
        <w:rPr>
          <w:rFonts w:ascii="Times New Roman" w:hAnsi="Times New Roman" w:cs="Times New Roman"/>
          <w:sz w:val="20"/>
          <w:szCs w:val="20"/>
        </w:rPr>
      </w:pPr>
      <w:r w:rsidRPr="007674FF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0916EC" w:rsidRPr="00B96465" w:rsidRDefault="000916EC" w:rsidP="000916EC">
      <w:pPr>
        <w:jc w:val="both"/>
        <w:rPr>
          <w:rFonts w:ascii="Times New Roman" w:hAnsi="Times New Roman" w:cs="Times New Roman"/>
          <w:sz w:val="20"/>
          <w:szCs w:val="20"/>
        </w:rPr>
      </w:pPr>
      <w:r w:rsidRPr="00B96465">
        <w:rPr>
          <w:rFonts w:ascii="Times New Roman" w:hAnsi="Times New Roman" w:cs="Times New Roman"/>
          <w:sz w:val="20"/>
          <w:szCs w:val="20"/>
        </w:rPr>
        <w:t>This annex relates to opening, quarterly and annual submission of information for individual entities.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9"/>
        <w:gridCol w:w="2104"/>
        <w:gridCol w:w="5599"/>
        <w:tblGridChange w:id="3">
          <w:tblGrid>
            <w:gridCol w:w="1539"/>
            <w:gridCol w:w="2104"/>
            <w:gridCol w:w="5599"/>
          </w:tblGrid>
        </w:tblGridChange>
      </w:tblGrid>
      <w:tr w:rsidR="00B96465" w:rsidRPr="00B96465" w:rsidTr="004A6443">
        <w:trPr>
          <w:trHeight w:val="285"/>
        </w:trPr>
        <w:tc>
          <w:tcPr>
            <w:tcW w:w="1339" w:type="dxa"/>
            <w:noWrap/>
            <w:hideMark/>
          </w:tcPr>
          <w:p w:rsidR="00F22EA6" w:rsidRPr="003F376A" w:rsidRDefault="00F22EA6" w:rsidP="00F22EA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:rsidR="00F22EA6" w:rsidRPr="003F376A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64" w:type="dxa"/>
            <w:hideMark/>
          </w:tcPr>
          <w:p w:rsidR="00F22EA6" w:rsidRPr="003F376A" w:rsidRDefault="00F22EA6" w:rsidP="00F22E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B96465" w:rsidRPr="00B96465" w:rsidTr="004A6443">
        <w:trPr>
          <w:trHeight w:val="675"/>
        </w:trPr>
        <w:tc>
          <w:tcPr>
            <w:tcW w:w="1339" w:type="dxa"/>
            <w:hideMark/>
          </w:tcPr>
          <w:p w:rsidR="00915255" w:rsidRPr="003F376A" w:rsidRDefault="009152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Undertaking name</w:t>
            </w:r>
          </w:p>
        </w:tc>
        <w:tc>
          <w:tcPr>
            <w:tcW w:w="5764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Legal name of the undertaking. Needs to be consistent over different submissions</w:t>
            </w:r>
          </w:p>
        </w:tc>
      </w:tr>
      <w:tr w:rsidR="00B96465" w:rsidRPr="00B96465" w:rsidTr="0046150D">
        <w:tblPrEx>
          <w:tblW w:w="0" w:type="auto"/>
          <w:tblPrExChange w:id="4" w:author="Author">
            <w:tblPrEx>
              <w:tblW w:w="0" w:type="auto"/>
            </w:tblPrEx>
          </w:tblPrExChange>
        </w:tblPrEx>
        <w:trPr>
          <w:trHeight w:val="1259"/>
          <w:trPrChange w:id="5" w:author="Author">
            <w:trPr>
              <w:trHeight w:val="1583"/>
            </w:trPr>
          </w:trPrChange>
        </w:trPr>
        <w:tc>
          <w:tcPr>
            <w:tcW w:w="1339" w:type="dxa"/>
            <w:hideMark/>
            <w:tcPrChange w:id="6" w:author="Author">
              <w:tcPr>
                <w:tcW w:w="1339" w:type="dxa"/>
                <w:hideMark/>
              </w:tcPr>
            </w:tcPrChange>
          </w:tcPr>
          <w:p w:rsidR="00BC3EF4" w:rsidRDefault="00983B66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  <w:p w:rsidR="00F22EA6" w:rsidRPr="003F376A" w:rsidRDefault="00983B66" w:rsidP="006356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  <w:tcPrChange w:id="7" w:author="Author">
              <w:tcPr>
                <w:tcW w:w="2139" w:type="dxa"/>
                <w:hideMark/>
              </w:tcPr>
            </w:tcPrChange>
          </w:tcPr>
          <w:p w:rsidR="00F22EA6" w:rsidRPr="003F376A" w:rsidRDefault="001C17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Undertaking 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dentification code</w:t>
            </w:r>
          </w:p>
        </w:tc>
        <w:tc>
          <w:tcPr>
            <w:tcW w:w="5764" w:type="dxa"/>
            <w:hideMark/>
            <w:tcPrChange w:id="8" w:author="Author">
              <w:tcPr>
                <w:tcW w:w="5764" w:type="dxa"/>
                <w:hideMark/>
              </w:tcPr>
            </w:tcPrChange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 w:rsidR="00C55157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the undertaking, using the following priority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Legal Entity Identifier (LEI)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  <w:t>- Identification code used in the local market, attributed by supervisor</w:t>
            </w:r>
            <w:r w:rsidR="007C757E" w:rsidRPr="003F376A">
              <w:rPr>
                <w:rFonts w:ascii="Times New Roman" w:hAnsi="Times New Roman" w:cs="Times New Roman"/>
                <w:sz w:val="20"/>
                <w:szCs w:val="20"/>
              </w:rPr>
              <w:t>y authority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B96465" w:rsidRPr="00C2340F" w:rsidTr="0046150D">
        <w:tblPrEx>
          <w:tblW w:w="0" w:type="auto"/>
          <w:tblPrExChange w:id="9" w:author="Author">
            <w:tblPrEx>
              <w:tblW w:w="0" w:type="auto"/>
            </w:tblPrEx>
          </w:tblPrExChange>
        </w:tblPrEx>
        <w:trPr>
          <w:trHeight w:val="993"/>
          <w:trPrChange w:id="10" w:author="Author">
            <w:trPr>
              <w:trHeight w:val="1521"/>
            </w:trPr>
          </w:trPrChange>
        </w:trPr>
        <w:tc>
          <w:tcPr>
            <w:tcW w:w="1339" w:type="dxa"/>
            <w:hideMark/>
            <w:tcPrChange w:id="11" w:author="Author">
              <w:tcPr>
                <w:tcW w:w="1339" w:type="dxa"/>
                <w:hideMark/>
              </w:tcPr>
            </w:tcPrChange>
          </w:tcPr>
          <w:p w:rsidR="00C55157" w:rsidRPr="003F376A" w:rsidRDefault="00C55157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C0010/R0030</w:t>
            </w:r>
          </w:p>
          <w:p w:rsidR="00F22EA6" w:rsidRPr="003F376A" w:rsidRDefault="00C55157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A11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  <w:tcPrChange w:id="12" w:author="Author">
              <w:tcPr>
                <w:tcW w:w="2139" w:type="dxa"/>
                <w:hideMark/>
              </w:tcPr>
            </w:tcPrChange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Type of code</w:t>
            </w:r>
            <w:r w:rsidR="00C55157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of undertaking</w:t>
            </w:r>
          </w:p>
        </w:tc>
        <w:tc>
          <w:tcPr>
            <w:tcW w:w="5764" w:type="dxa"/>
            <w:hideMark/>
            <w:tcPrChange w:id="13" w:author="Author">
              <w:tcPr>
                <w:tcW w:w="5764" w:type="dxa"/>
                <w:hideMark/>
              </w:tcPr>
            </w:tcPrChange>
          </w:tcPr>
          <w:p w:rsidR="00C55157" w:rsidRPr="003F376A" w:rsidRDefault="00C55157" w:rsidP="00C551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Type of ID Code used for the “Undertaking Identification code” item. One of the options in the following closed list shall be used:</w:t>
            </w:r>
          </w:p>
          <w:p w:rsidR="00C55157" w:rsidRPr="003F376A" w:rsidRDefault="00C55157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1 - LEI </w:t>
            </w:r>
          </w:p>
          <w:p w:rsidR="00F22EA6" w:rsidRPr="003F376A" w:rsidRDefault="00C2340F" w:rsidP="00C55157">
            <w:pPr>
              <w:rPr>
                <w:rFonts w:ascii="Times New Roman" w:hAnsi="Times New Roman" w:cs="Times New Roman"/>
                <w:sz w:val="20"/>
                <w:szCs w:val="20"/>
                <w:lang w:val="pt-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>2</w:t>
            </w:r>
            <w:r w:rsidR="00C55157" w:rsidRPr="003F376A">
              <w:rPr>
                <w:rFonts w:ascii="Times New Roman" w:hAnsi="Times New Roman" w:cs="Times New Roman"/>
                <w:sz w:val="20"/>
                <w:szCs w:val="20"/>
                <w:lang w:val="pt-PT"/>
              </w:rPr>
              <w:t xml:space="preserve"> - Specific code</w:t>
            </w:r>
          </w:p>
        </w:tc>
      </w:tr>
      <w:tr w:rsidR="00B96465" w:rsidRPr="00B96465" w:rsidTr="003F376A">
        <w:trPr>
          <w:trHeight w:val="1542"/>
        </w:trPr>
        <w:tc>
          <w:tcPr>
            <w:tcW w:w="1339" w:type="dxa"/>
            <w:hideMark/>
          </w:tcPr>
          <w:p w:rsidR="004A6443" w:rsidRPr="003F376A" w:rsidRDefault="004A6443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C0010/R0040</w:t>
            </w:r>
          </w:p>
          <w:p w:rsidR="004A6443" w:rsidRPr="003F376A" w:rsidRDefault="004A6443" w:rsidP="003F3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(A7)</w:t>
            </w:r>
          </w:p>
        </w:tc>
        <w:tc>
          <w:tcPr>
            <w:tcW w:w="2139" w:type="dxa"/>
            <w:hideMark/>
          </w:tcPr>
          <w:p w:rsidR="004A6443" w:rsidRPr="00B96465" w:rsidRDefault="004A6443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Type of undertaking</w:t>
            </w:r>
          </w:p>
        </w:tc>
        <w:tc>
          <w:tcPr>
            <w:tcW w:w="5764" w:type="dxa"/>
            <w:hideMark/>
          </w:tcPr>
          <w:p w:rsidR="004A6443" w:rsidRPr="00B96465" w:rsidRDefault="004A6443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the reporting undertaking. The following closed list of options shall be used to identify the activity of the undertaking: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del w:id="14" w:author="Author">
              <w:r w:rsidRPr="00B96465" w:rsidDel="0062483C">
                <w:rPr>
                  <w:rFonts w:ascii="Times New Roman" w:hAnsi="Times New Roman" w:cs="Times New Roman"/>
                  <w:sz w:val="20"/>
                  <w:szCs w:val="20"/>
                </w:rPr>
                <w:delText>Composite</w:delText>
              </w:r>
            </w:del>
            <w:ins w:id="15" w:author="Author">
              <w:r w:rsidR="0062483C">
                <w:rPr>
                  <w:rFonts w:ascii="Times New Roman" w:hAnsi="Times New Roman" w:cs="Times New Roman"/>
                  <w:sz w:val="20"/>
                  <w:szCs w:val="20"/>
                </w:rPr>
                <w:t>U</w:t>
              </w:r>
            </w:ins>
            <w:del w:id="16" w:author="Author">
              <w:r w:rsidRPr="00B96465" w:rsidDel="0062483C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Pr="00B96465" w:rsidDel="00DD3001">
                <w:rPr>
                  <w:rFonts w:ascii="Times New Roman" w:hAnsi="Times New Roman" w:cs="Times New Roman"/>
                  <w:sz w:val="20"/>
                  <w:szCs w:val="20"/>
                </w:rPr>
                <w:delText>u</w:delText>
              </w:r>
            </w:del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ndertakings</w:t>
            </w:r>
            <w:ins w:id="17" w:author="Author">
              <w:r w:rsidR="0062483C">
                <w:rPr>
                  <w:rFonts w:ascii="Times New Roman" w:hAnsi="Times New Roman" w:cs="Times New Roman"/>
                  <w:sz w:val="20"/>
                  <w:szCs w:val="20"/>
                </w:rPr>
                <w:t xml:space="preserve"> pursuing b</w:t>
              </w:r>
              <w:r w:rsidR="0062483C" w:rsidRPr="0089232F">
                <w:rPr>
                  <w:rFonts w:ascii="Times New Roman" w:hAnsi="Times New Roman" w:cs="Times New Roman"/>
                  <w:sz w:val="20"/>
                  <w:szCs w:val="20"/>
                </w:rPr>
                <w:t>oth life and non-life insurance activity</w:t>
              </w:r>
            </w:ins>
            <w:r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Life undertakings</w:t>
            </w:r>
          </w:p>
          <w:p w:rsidR="004A6443" w:rsidRPr="00B96465" w:rsidRDefault="004A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3 - Non-Life undertakings</w:t>
            </w:r>
          </w:p>
        </w:tc>
      </w:tr>
      <w:tr w:rsidR="00B96465" w:rsidRPr="00B96465" w:rsidTr="004A6443">
        <w:trPr>
          <w:trHeight w:val="660"/>
        </w:trPr>
        <w:tc>
          <w:tcPr>
            <w:tcW w:w="1339" w:type="dxa"/>
            <w:hideMark/>
          </w:tcPr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C0010/R0050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Country of authorisation</w:t>
            </w:r>
          </w:p>
        </w:tc>
        <w:tc>
          <w:tcPr>
            <w:tcW w:w="5764" w:type="dxa"/>
            <w:hideMark/>
          </w:tcPr>
          <w:p w:rsidR="00F22EA6" w:rsidRPr="003F376A" w:rsidRDefault="00F22EA6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</w:t>
            </w:r>
            <w:r w:rsidR="002D4E7E" w:rsidRPr="003F37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ode of the country where the undertaking was authorised (Home-country)</w:t>
            </w:r>
          </w:p>
        </w:tc>
      </w:tr>
      <w:tr w:rsidR="00B96465" w:rsidRPr="00B96465" w:rsidTr="004A6443">
        <w:trPr>
          <w:trHeight w:val="570"/>
        </w:trPr>
        <w:tc>
          <w:tcPr>
            <w:tcW w:w="1339" w:type="dxa"/>
            <w:hideMark/>
          </w:tcPr>
          <w:p w:rsidR="00DB414B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del w:id="18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ins w:id="19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0" w:author="Author">
              <w:r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F22EA6"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>A13</w:delText>
              </w:r>
              <w:r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Language of reporting</w:t>
            </w:r>
          </w:p>
        </w:tc>
        <w:tc>
          <w:tcPr>
            <w:tcW w:w="5764" w:type="dxa"/>
            <w:hideMark/>
          </w:tcPr>
          <w:p w:rsidR="00F22EA6" w:rsidRPr="003F376A" w:rsidRDefault="00F22EA6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ins w:id="21" w:author="Author">
              <w:r w:rsidR="0021356E">
                <w:rPr>
                  <w:rFonts w:ascii="Times New Roman" w:hAnsi="Times New Roman" w:cs="Times New Roman"/>
                  <w:sz w:val="20"/>
                  <w:szCs w:val="20"/>
                </w:rPr>
                <w:t xml:space="preserve">2 letter code of </w:t>
              </w:r>
            </w:ins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ISO 639</w:t>
            </w:r>
            <w:ins w:id="22" w:author="Author">
              <w:r w:rsidR="0021356E">
                <w:rPr>
                  <w:rFonts w:ascii="Times New Roman" w:hAnsi="Times New Roman" w:cs="Times New Roman"/>
                  <w:sz w:val="20"/>
                  <w:szCs w:val="20"/>
                </w:rPr>
                <w:t>-1</w:t>
              </w:r>
            </w:ins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4E7E" w:rsidRPr="003F376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ode </w:t>
            </w:r>
            <w:r w:rsidR="005E4AE0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the language used in the submission of information</w:t>
            </w:r>
          </w:p>
        </w:tc>
      </w:tr>
      <w:tr w:rsidR="00B96465" w:rsidRPr="00B96465" w:rsidTr="004A6443">
        <w:trPr>
          <w:trHeight w:val="360"/>
        </w:trPr>
        <w:tc>
          <w:tcPr>
            <w:tcW w:w="1339" w:type="dxa"/>
            <w:hideMark/>
          </w:tcPr>
          <w:p w:rsidR="00DB414B" w:rsidRPr="003F376A" w:rsidRDefault="00456050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ins w:id="23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</w:ins>
            <w:del w:id="24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</w:del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A2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Reporting</w:t>
            </w:r>
            <w:r w:rsidR="00AD52A0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submission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date</w:t>
            </w:r>
          </w:p>
        </w:tc>
        <w:tc>
          <w:tcPr>
            <w:tcW w:w="5764" w:type="dxa"/>
            <w:hideMark/>
          </w:tcPr>
          <w:p w:rsidR="00F22EA6" w:rsidRPr="003F376A" w:rsidRDefault="002D4E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ISO 8601 (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code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of the d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ate when the report to the supervisory authority is made</w:t>
            </w:r>
          </w:p>
        </w:tc>
      </w:tr>
      <w:tr w:rsidR="00B96465" w:rsidRPr="00B96465" w:rsidTr="004A6443">
        <w:trPr>
          <w:trHeight w:val="402"/>
        </w:trPr>
        <w:tc>
          <w:tcPr>
            <w:tcW w:w="1339" w:type="dxa"/>
            <w:hideMark/>
          </w:tcPr>
          <w:p w:rsidR="00DB414B" w:rsidRPr="003F376A" w:rsidRDefault="00B24CAB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del w:id="25" w:author="Author">
              <w:r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10</w:delText>
              </w:r>
            </w:del>
            <w:ins w:id="26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09</w:t>
              </w:r>
            </w:ins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A3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2D4E7E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Reporting r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eference date</w:t>
            </w:r>
          </w:p>
        </w:tc>
        <w:tc>
          <w:tcPr>
            <w:tcW w:w="5764" w:type="dxa"/>
            <w:hideMark/>
          </w:tcPr>
          <w:p w:rsidR="00F22EA6" w:rsidRPr="003F376A" w:rsidRDefault="002D4E7E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ISO 8601 (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code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>of the d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ate identifying the last day of the reporting period</w:t>
            </w:r>
          </w:p>
        </w:tc>
      </w:tr>
      <w:tr w:rsidR="00B96465" w:rsidRPr="00B96465" w:rsidTr="004A6443">
        <w:trPr>
          <w:trHeight w:val="1230"/>
        </w:trPr>
        <w:tc>
          <w:tcPr>
            <w:tcW w:w="1339" w:type="dxa"/>
            <w:hideMark/>
          </w:tcPr>
          <w:p w:rsidR="00DB414B" w:rsidRPr="003F376A" w:rsidRDefault="00456050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del w:id="27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  <w:ins w:id="28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9" w:author="Author">
              <w:r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F22EA6"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>A14</w:delText>
              </w:r>
              <w:r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Regular/Ad-hoc submission</w:t>
            </w:r>
          </w:p>
        </w:tc>
        <w:tc>
          <w:tcPr>
            <w:tcW w:w="5764" w:type="dxa"/>
            <w:hideMark/>
          </w:tcPr>
          <w:p w:rsidR="000E217A" w:rsidRPr="003F376A" w:rsidRDefault="00F22EA6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Identify if the submission of information relates to regular submission of information or ad-hoc. The following closed list of options shall be used: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egular reporting</w:t>
            </w:r>
          </w:p>
          <w:p w:rsidR="00F22EA6" w:rsidRPr="003F376A" w:rsidRDefault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d-hoc reporting</w:t>
            </w:r>
          </w:p>
        </w:tc>
      </w:tr>
      <w:tr w:rsidR="00B96465" w:rsidRPr="00B96465" w:rsidTr="004A6443">
        <w:trPr>
          <w:trHeight w:val="702"/>
        </w:trPr>
        <w:tc>
          <w:tcPr>
            <w:tcW w:w="1339" w:type="dxa"/>
            <w:hideMark/>
          </w:tcPr>
          <w:p w:rsidR="00DB414B" w:rsidRPr="003F376A" w:rsidRDefault="00456050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del w:id="30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ins w:id="31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A4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Currency used for reporting</w:t>
            </w:r>
          </w:p>
        </w:tc>
        <w:tc>
          <w:tcPr>
            <w:tcW w:w="5764" w:type="dxa"/>
            <w:hideMark/>
          </w:tcPr>
          <w:p w:rsidR="00F22EA6" w:rsidRPr="003F376A" w:rsidRDefault="002D4E7E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ISO 4217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alphabetic c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ode of the currency of the monetary amounts used in each report</w:t>
            </w:r>
          </w:p>
        </w:tc>
      </w:tr>
      <w:tr w:rsidR="00B96465" w:rsidRPr="00B96465" w:rsidTr="003F376A">
        <w:trPr>
          <w:trHeight w:val="1408"/>
        </w:trPr>
        <w:tc>
          <w:tcPr>
            <w:tcW w:w="1339" w:type="dxa"/>
            <w:hideMark/>
          </w:tcPr>
          <w:p w:rsidR="00DB414B" w:rsidRPr="003F376A" w:rsidRDefault="00456050" w:rsidP="00DB4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del w:id="32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</w:del>
            <w:ins w:id="33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</w:ins>
            <w:r w:rsidR="00DB414B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DB414B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A5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F22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Accounting standard</w:t>
            </w:r>
            <w:r w:rsidR="00E84935"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5764" w:type="dxa"/>
            <w:hideMark/>
          </w:tcPr>
          <w:p w:rsidR="00A070F1" w:rsidRPr="00B96465" w:rsidRDefault="00F22EA6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Identification of the accounting standard</w:t>
            </w:r>
            <w:r w:rsidR="00CA2DA5" w:rsidRPr="00B9646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used for reporting items in S.02.01, </w:t>
            </w:r>
            <w:r w:rsidR="00F87E2A" w:rsidRPr="00B96465">
              <w:rPr>
                <w:rFonts w:ascii="Times New Roman" w:hAnsi="Times New Roman" w:cs="Times New Roman"/>
                <w:sz w:val="20"/>
                <w:szCs w:val="20"/>
              </w:rPr>
              <w:t>financial statements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valuation.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070F1" w:rsidRPr="00B96465">
              <w:rPr>
                <w:rFonts w:ascii="Times New Roman" w:hAnsi="Times New Roman" w:cs="Times New Roman"/>
                <w:sz w:val="20"/>
                <w:szCs w:val="20"/>
              </w:rPr>
              <w:t>1 - The undertaking is using IFRS</w:t>
            </w:r>
          </w:p>
          <w:p w:rsidR="00F22EA6" w:rsidRPr="003F376A" w:rsidRDefault="00A070F1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2 - The undertaking is using local GAAP</w:t>
            </w:r>
            <w:r w:rsidR="00442C50">
              <w:rPr>
                <w:rFonts w:ascii="Times New Roman" w:hAnsi="Times New Roman" w:cs="Times New Roman"/>
                <w:sz w:val="20"/>
                <w:szCs w:val="20"/>
              </w:rPr>
              <w:t xml:space="preserve"> (other than IFRS)</w:t>
            </w:r>
          </w:p>
        </w:tc>
      </w:tr>
      <w:tr w:rsidR="00B96465" w:rsidRPr="00B96465" w:rsidTr="004A6443">
        <w:trPr>
          <w:trHeight w:val="1515"/>
        </w:trPr>
        <w:tc>
          <w:tcPr>
            <w:tcW w:w="1339" w:type="dxa"/>
            <w:hideMark/>
          </w:tcPr>
          <w:p w:rsidR="00A070F1" w:rsidRPr="003F376A" w:rsidRDefault="00A070F1" w:rsidP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C0010/R01</w:t>
            </w:r>
            <w:del w:id="34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</w:del>
            <w:ins w:id="35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A070F1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A6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Method of Calculation of the SCR</w:t>
            </w:r>
          </w:p>
        </w:tc>
        <w:tc>
          <w:tcPr>
            <w:tcW w:w="5764" w:type="dxa"/>
            <w:hideMark/>
          </w:tcPr>
          <w:p w:rsidR="00A070F1" w:rsidRPr="00B96465" w:rsidRDefault="00F22EA6" w:rsidP="000E2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6" w:author="Author">
              <w:r w:rsidRPr="003F376A" w:rsidDel="00F66F50">
                <w:rPr>
                  <w:rFonts w:ascii="Times New Roman" w:hAnsi="Times New Roman" w:cs="Times New Roman"/>
                  <w:sz w:val="20"/>
                  <w:szCs w:val="20"/>
                </w:rPr>
                <w:delText>When the undertaking uses internal models</w:delText>
              </w:r>
            </w:del>
            <w:ins w:id="37" w:author="Author">
              <w:r w:rsidR="00F66F50">
                <w:rPr>
                  <w:rFonts w:ascii="Times New Roman" w:hAnsi="Times New Roman" w:cs="Times New Roman"/>
                  <w:sz w:val="20"/>
                  <w:szCs w:val="20"/>
                </w:rPr>
                <w:t>Identify the method used</w:t>
              </w:r>
            </w:ins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to calculate </w:t>
            </w:r>
            <w:r w:rsidR="000E217A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SCR</w:t>
            </w:r>
            <w:del w:id="38" w:author="Author">
              <w:r w:rsidRPr="003F376A" w:rsidDel="00F66F50">
                <w:rPr>
                  <w:rFonts w:ascii="Times New Roman" w:hAnsi="Times New Roman" w:cs="Times New Roman"/>
                  <w:sz w:val="20"/>
                  <w:szCs w:val="20"/>
                </w:rPr>
                <w:delText>, identify the type of internal model</w:delText>
              </w:r>
            </w:del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070F1" w:rsidRPr="00B96465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70F1" w:rsidRPr="00B96465">
              <w:rPr>
                <w:rFonts w:ascii="Times New Roman" w:hAnsi="Times New Roman" w:cs="Times New Roman"/>
                <w:sz w:val="20"/>
                <w:szCs w:val="20"/>
              </w:rPr>
              <w:t>Standard formula</w:t>
            </w:r>
          </w:p>
          <w:p w:rsidR="00F22EA6" w:rsidRPr="003F376A" w:rsidRDefault="00A07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- Full internal model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5C6A39" w:rsidRPr="003F376A" w:rsidRDefault="00456050" w:rsidP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del w:id="39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</w:del>
            <w:ins w:id="40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</w:ins>
            <w:r w:rsidR="005C6A39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D4E7E" w:rsidRPr="003F376A" w:rsidRDefault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41" w:author="Author">
              <w:r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2D4E7E"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>A18</w:delText>
              </w:r>
              <w:r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139" w:type="dxa"/>
          </w:tcPr>
          <w:p w:rsidR="002D4E7E" w:rsidRPr="003F376A" w:rsidDel="007C757E" w:rsidRDefault="002D4E7E" w:rsidP="00E035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Use of </w:t>
            </w:r>
            <w:r w:rsidR="004B1646" w:rsidRPr="003F376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ndertaking </w:t>
            </w:r>
            <w:del w:id="42" w:author="Author">
              <w:r w:rsidRPr="003F376A" w:rsidDel="00E0350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Specific </w:delText>
              </w:r>
            </w:del>
            <w:ins w:id="43" w:author="Author">
              <w:r w:rsidR="00E0350A">
                <w:rPr>
                  <w:rFonts w:ascii="Times New Roman" w:hAnsi="Times New Roman" w:cs="Times New Roman"/>
                  <w:sz w:val="20"/>
                  <w:szCs w:val="20"/>
                </w:rPr>
                <w:t>s</w:t>
              </w:r>
              <w:r w:rsidR="00E0350A" w:rsidRPr="003F376A">
                <w:rPr>
                  <w:rFonts w:ascii="Times New Roman" w:hAnsi="Times New Roman" w:cs="Times New Roman"/>
                  <w:sz w:val="20"/>
                  <w:szCs w:val="20"/>
                </w:rPr>
                <w:t xml:space="preserve">pecific </w:t>
              </w:r>
            </w:ins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parameters</w:t>
            </w:r>
          </w:p>
        </w:tc>
        <w:tc>
          <w:tcPr>
            <w:tcW w:w="5764" w:type="dxa"/>
          </w:tcPr>
          <w:p w:rsidR="002D4E7E" w:rsidRPr="003F376A" w:rsidRDefault="002D4E7E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undertaking specific parameters.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Use </w:t>
            </w:r>
            <w:r w:rsidR="00C3147D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undertaking specific parameters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- Don’t use undertaking specific parameters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  <w:hideMark/>
          </w:tcPr>
          <w:p w:rsidR="005C6A39" w:rsidRPr="003F376A" w:rsidRDefault="00456050" w:rsidP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44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5</w:t>
              </w:r>
            </w:ins>
            <w:del w:id="45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6</w:delText>
              </w:r>
            </w:del>
            <w:r w:rsidR="005C6A39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22EA6" w:rsidRPr="003F376A" w:rsidRDefault="005C6A3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22EA6" w:rsidRPr="003F376A">
              <w:rPr>
                <w:rFonts w:ascii="Times New Roman" w:hAnsi="Times New Roman" w:cs="Times New Roman"/>
                <w:sz w:val="20"/>
                <w:szCs w:val="20"/>
              </w:rPr>
              <w:t>A8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39" w:type="dxa"/>
            <w:hideMark/>
          </w:tcPr>
          <w:p w:rsidR="00F22EA6" w:rsidRPr="003F376A" w:rsidRDefault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Ring-Fenced Funds</w:t>
            </w:r>
          </w:p>
        </w:tc>
        <w:tc>
          <w:tcPr>
            <w:tcW w:w="5764" w:type="dxa"/>
            <w:hideMark/>
          </w:tcPr>
          <w:p w:rsidR="00F22EA6" w:rsidRPr="003F376A" w:rsidRDefault="00F22EA6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Identify if the undertaking is reporting activity by Ring Fenced Funds</w:t>
            </w:r>
            <w:r w:rsidR="00A87D80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(RFF)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eporting activity by RFF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- Not reporting activity by RFF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5C6A39" w:rsidRPr="003F376A" w:rsidRDefault="005C6A39" w:rsidP="005C6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46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7</w:t>
              </w:r>
            </w:ins>
            <w:del w:id="47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8</w:delText>
              </w:r>
            </w:del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B23B6" w:rsidRPr="003F376A" w:rsidRDefault="005C6A3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del w:id="48" w:author="Author">
              <w:r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2B23B6"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A15</w:delText>
              </w:r>
              <w:r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139" w:type="dxa"/>
          </w:tcPr>
          <w:p w:rsidR="002B23B6" w:rsidRPr="003F376A" w:rsidRDefault="002D4E7E" w:rsidP="002D4E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Matching adjustment</w:t>
            </w:r>
          </w:p>
        </w:tc>
        <w:tc>
          <w:tcPr>
            <w:tcW w:w="5764" w:type="dxa"/>
          </w:tcPr>
          <w:p w:rsidR="002B23B6" w:rsidRPr="003F376A" w:rsidRDefault="00466C67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the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atching adjustment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1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Use of matching adjustment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="005C6A39" w:rsidRPr="00B96465">
              <w:rPr>
                <w:rFonts w:ascii="Times New Roman" w:hAnsi="Times New Roman" w:cs="Times New Roman"/>
                <w:sz w:val="20"/>
                <w:szCs w:val="20"/>
              </w:rPr>
              <w:t>o use of matching adjustment</w:t>
            </w:r>
          </w:p>
        </w:tc>
      </w:tr>
      <w:tr w:rsidR="00B96465" w:rsidRPr="00B96465" w:rsidTr="003F376A">
        <w:trPr>
          <w:trHeight w:val="1037"/>
        </w:trPr>
        <w:tc>
          <w:tcPr>
            <w:tcW w:w="1339" w:type="dxa"/>
          </w:tcPr>
          <w:p w:rsidR="004C7191" w:rsidRPr="003F376A" w:rsidRDefault="004C7191" w:rsidP="004C71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ins w:id="49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8</w:t>
              </w:r>
            </w:ins>
            <w:del w:id="50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9</w:delText>
              </w:r>
            </w:del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B23B6" w:rsidRPr="003F376A" w:rsidRDefault="004C7191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del w:id="51" w:author="Author">
              <w:r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2B23B6"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A16</w:delText>
              </w:r>
              <w:r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139" w:type="dxa"/>
          </w:tcPr>
          <w:p w:rsidR="002B23B6" w:rsidRPr="003F376A" w:rsidRDefault="00466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Volatility adjustment</w:t>
            </w:r>
          </w:p>
        </w:tc>
        <w:tc>
          <w:tcPr>
            <w:tcW w:w="5764" w:type="dxa"/>
          </w:tcPr>
          <w:p w:rsidR="002B23B6" w:rsidRPr="003F376A" w:rsidRDefault="00466C67" w:rsidP="008843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Identify if the undertaking is reporting figures using the volatility adjustment</w:t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t>1- Use of volatility adjustment</w:t>
            </w:r>
            <w:r w:rsidR="004C7191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>2 - No use of volatility adjustment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D84C12" w:rsidRPr="003F376A" w:rsidRDefault="00B24CAB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ins w:id="52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19</w:t>
              </w:r>
            </w:ins>
            <w:del w:id="53" w:author="Author">
              <w:r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20</w:delText>
              </w:r>
            </w:del>
            <w:r w:rsidR="00D84C12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D4E7E" w:rsidRPr="003F376A" w:rsidRDefault="00D84C12" w:rsidP="009F0ED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del w:id="54" w:author="Author">
              <w:r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2D4E7E"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A17</w:delText>
              </w:r>
              <w:r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139" w:type="dxa"/>
          </w:tcPr>
          <w:p w:rsidR="002D4E7E" w:rsidRPr="003F376A" w:rsidRDefault="002D4E7E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</w:p>
        </w:tc>
        <w:tc>
          <w:tcPr>
            <w:tcW w:w="5764" w:type="dxa"/>
          </w:tcPr>
          <w:p w:rsidR="002D4E7E" w:rsidRPr="003F376A" w:rsidRDefault="002D4E7E" w:rsidP="00932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the </w:t>
            </w:r>
            <w:r w:rsidR="00813805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813805"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="0034757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. The following closed list of options shall be used: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2 - No 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on the risk-free interest rate</w:t>
            </w:r>
            <w:r w:rsidR="00D84C12" w:rsidRPr="00B96465" w:rsidDel="00D84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D84C12" w:rsidRPr="003F376A" w:rsidRDefault="00456050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B24C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ins w:id="55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  <w:del w:id="56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  <w:r w:rsidR="00D84C12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2D4E7E" w:rsidRPr="003F376A" w:rsidRDefault="00D84C12" w:rsidP="009F0ED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del w:id="57" w:author="Author">
              <w:r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(</w:delText>
              </w:r>
              <w:r w:rsidR="002D4E7E"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A19</w:delText>
              </w:r>
              <w:r w:rsidRPr="003F376A" w:rsidDel="00160315">
                <w:rPr>
                  <w:rFonts w:ascii="Times New Roman" w:hAnsi="Times New Roman" w:cs="Times New Roman"/>
                  <w:sz w:val="20"/>
                  <w:szCs w:val="20"/>
                </w:rPr>
                <w:delText>)</w:delText>
              </w:r>
            </w:del>
          </w:p>
        </w:tc>
        <w:tc>
          <w:tcPr>
            <w:tcW w:w="2139" w:type="dxa"/>
          </w:tcPr>
          <w:p w:rsidR="002D4E7E" w:rsidRPr="003F376A" w:rsidRDefault="00813805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</w:p>
        </w:tc>
        <w:tc>
          <w:tcPr>
            <w:tcW w:w="5764" w:type="dxa"/>
          </w:tcPr>
          <w:p w:rsidR="002D4E7E" w:rsidRPr="003F376A" w:rsidRDefault="002D4E7E" w:rsidP="00771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Identify if the undertaking is reporting figures using the </w:t>
            </w:r>
            <w:r w:rsidR="00813805" w:rsidRPr="003F376A">
              <w:rPr>
                <w:rFonts w:ascii="Times New Roman" w:hAnsi="Times New Roman" w:cs="Times New Roman"/>
                <w:sz w:val="20"/>
                <w:szCs w:val="20"/>
              </w:rPr>
              <w:t>transitional measure on technical provisions</w:t>
            </w:r>
            <w:r w:rsidR="00347579" w:rsidRPr="00B96465">
              <w:rPr>
                <w:rFonts w:ascii="Times New Roman" w:hAnsi="Times New Roman" w:cs="Times New Roman"/>
                <w:sz w:val="20"/>
                <w:szCs w:val="20"/>
              </w:rPr>
              <w:t>. The following closed list of options shall be used: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1 - 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>measure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 on technical provisions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2 - No use of transitional </w:t>
            </w:r>
            <w:r w:rsidR="00932469" w:rsidRPr="00B96465">
              <w:rPr>
                <w:rFonts w:ascii="Times New Roman" w:hAnsi="Times New Roman" w:cs="Times New Roman"/>
                <w:sz w:val="20"/>
                <w:szCs w:val="20"/>
              </w:rPr>
              <w:t xml:space="preserve">measure 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t>on technical provisions</w:t>
            </w:r>
            <w:r w:rsidR="00D84C12" w:rsidRPr="00B9646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B96465" w:rsidRPr="00B96465" w:rsidTr="004A6443">
        <w:trPr>
          <w:trHeight w:val="1305"/>
        </w:trPr>
        <w:tc>
          <w:tcPr>
            <w:tcW w:w="1339" w:type="dxa"/>
          </w:tcPr>
          <w:p w:rsidR="00347579" w:rsidRPr="003F376A" w:rsidRDefault="00456050" w:rsidP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ins w:id="58" w:author="Author">
              <w:r w:rsidR="003C7B2F">
                <w:rPr>
                  <w:rFonts w:ascii="Times New Roman" w:hAnsi="Times New Roman" w:cs="Times New Roman"/>
                  <w:sz w:val="20"/>
                  <w:szCs w:val="20"/>
                </w:rPr>
                <w:t>1</w:t>
              </w:r>
            </w:ins>
            <w:del w:id="59" w:author="Author">
              <w:r w:rsidR="00B24CAB" w:rsidDel="003C7B2F">
                <w:rPr>
                  <w:rFonts w:ascii="Times New Roman" w:hAnsi="Times New Roman" w:cs="Times New Roman"/>
                  <w:sz w:val="20"/>
                  <w:szCs w:val="20"/>
                </w:rPr>
                <w:delText>2</w:delText>
              </w:r>
            </w:del>
            <w:r w:rsidR="00347579" w:rsidRPr="003F37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47579" w:rsidRPr="003F376A" w:rsidRDefault="00347579" w:rsidP="00D84C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9" w:type="dxa"/>
          </w:tcPr>
          <w:p w:rsidR="00347579" w:rsidRPr="00B96465" w:rsidRDefault="00347579" w:rsidP="009F0E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Initial submission or re-submission</w:t>
            </w:r>
          </w:p>
        </w:tc>
        <w:tc>
          <w:tcPr>
            <w:tcW w:w="5764" w:type="dxa"/>
          </w:tcPr>
          <w:p w:rsidR="00347579" w:rsidRPr="00B96465" w:rsidRDefault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Identify if it is an initial submission of information or a re-submission of information in relation to a r</w:t>
            </w:r>
            <w:r w:rsidRPr="003F376A">
              <w:rPr>
                <w:rFonts w:ascii="Times New Roman" w:hAnsi="Times New Roman" w:cs="Times New Roman"/>
                <w:sz w:val="20"/>
                <w:szCs w:val="20"/>
              </w:rPr>
              <w:t xml:space="preserve">eporting reference date already </w:t>
            </w: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reported. The following closed list of options shall be used:</w:t>
            </w:r>
          </w:p>
          <w:p w:rsidR="00347579" w:rsidRPr="00B96465" w:rsidRDefault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1 – Initial submission</w:t>
            </w:r>
          </w:p>
          <w:p w:rsidR="00347579" w:rsidRPr="00B96465" w:rsidRDefault="00347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465">
              <w:rPr>
                <w:rFonts w:ascii="Times New Roman" w:hAnsi="Times New Roman" w:cs="Times New Roman"/>
                <w:sz w:val="20"/>
                <w:szCs w:val="20"/>
              </w:rPr>
              <w:t>2 – Re-submission</w:t>
            </w:r>
          </w:p>
        </w:tc>
      </w:tr>
    </w:tbl>
    <w:p w:rsidR="00BB7862" w:rsidRDefault="00BB7862"/>
    <w:sectPr w:rsidR="00BB78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22EA6"/>
    <w:rsid w:val="00072A8B"/>
    <w:rsid w:val="000916EC"/>
    <w:rsid w:val="000E217A"/>
    <w:rsid w:val="0010651B"/>
    <w:rsid w:val="00160315"/>
    <w:rsid w:val="001A7774"/>
    <w:rsid w:val="001C17D1"/>
    <w:rsid w:val="0021356E"/>
    <w:rsid w:val="002B23B6"/>
    <w:rsid w:val="002C75D0"/>
    <w:rsid w:val="002D4E7E"/>
    <w:rsid w:val="0031394B"/>
    <w:rsid w:val="00347579"/>
    <w:rsid w:val="00375E19"/>
    <w:rsid w:val="0038374F"/>
    <w:rsid w:val="003C7B2F"/>
    <w:rsid w:val="003F376A"/>
    <w:rsid w:val="00442C50"/>
    <w:rsid w:val="00452588"/>
    <w:rsid w:val="00456050"/>
    <w:rsid w:val="0046150D"/>
    <w:rsid w:val="00466C67"/>
    <w:rsid w:val="004A6443"/>
    <w:rsid w:val="004B0E08"/>
    <w:rsid w:val="004B1646"/>
    <w:rsid w:val="004C7191"/>
    <w:rsid w:val="00507C1A"/>
    <w:rsid w:val="005C6A39"/>
    <w:rsid w:val="005E4AE0"/>
    <w:rsid w:val="0062483C"/>
    <w:rsid w:val="0063564F"/>
    <w:rsid w:val="00714C7E"/>
    <w:rsid w:val="007674FF"/>
    <w:rsid w:val="00771442"/>
    <w:rsid w:val="007C757E"/>
    <w:rsid w:val="00813805"/>
    <w:rsid w:val="0088437E"/>
    <w:rsid w:val="008927ED"/>
    <w:rsid w:val="008D055A"/>
    <w:rsid w:val="008D1B6D"/>
    <w:rsid w:val="008E2B49"/>
    <w:rsid w:val="00915255"/>
    <w:rsid w:val="00932469"/>
    <w:rsid w:val="009350D6"/>
    <w:rsid w:val="00954339"/>
    <w:rsid w:val="00983B66"/>
    <w:rsid w:val="009E2FC1"/>
    <w:rsid w:val="00A070F1"/>
    <w:rsid w:val="00A16F09"/>
    <w:rsid w:val="00A87D80"/>
    <w:rsid w:val="00AD52A0"/>
    <w:rsid w:val="00B24CAB"/>
    <w:rsid w:val="00B96465"/>
    <w:rsid w:val="00BB7862"/>
    <w:rsid w:val="00BC3EF4"/>
    <w:rsid w:val="00BD71BE"/>
    <w:rsid w:val="00C2340F"/>
    <w:rsid w:val="00C3147D"/>
    <w:rsid w:val="00C55157"/>
    <w:rsid w:val="00CA2DA5"/>
    <w:rsid w:val="00D84C12"/>
    <w:rsid w:val="00DA3966"/>
    <w:rsid w:val="00DB414B"/>
    <w:rsid w:val="00DD3001"/>
    <w:rsid w:val="00E0350A"/>
    <w:rsid w:val="00E11379"/>
    <w:rsid w:val="00E11402"/>
    <w:rsid w:val="00E84935"/>
    <w:rsid w:val="00F22EA6"/>
    <w:rsid w:val="00F66F50"/>
    <w:rsid w:val="00F800F9"/>
    <w:rsid w:val="00F87E2A"/>
    <w:rsid w:val="00FB13C4"/>
    <w:rsid w:val="00FE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AE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E4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A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E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23B6"/>
    <w:pPr>
      <w:ind w:left="720"/>
      <w:contextualSpacing/>
    </w:pPr>
  </w:style>
  <w:style w:type="paragraph" w:styleId="Revision">
    <w:name w:val="Revision"/>
    <w:hidden/>
    <w:uiPriority w:val="99"/>
    <w:semiHidden/>
    <w:rsid w:val="002D4E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958FA-E1FA-4D47-B1A1-E58C369F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2015-07-02T13:08:00Z</dcterms:created>
  <dcterms:modified xsi:type="dcterms:W3CDTF">2015-07-02T13:08:00Z</dcterms:modified>
</cp:coreProperties>
</file>